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0716A25D" w:rsidR="006E2F00" w:rsidRPr="00F6578C" w:rsidRDefault="006E2F00" w:rsidP="000A363C">
      <w:pPr>
        <w:pStyle w:val="Bezodstpw"/>
        <w:spacing w:before="240" w:after="240" w:line="288" w:lineRule="auto"/>
        <w:ind w:left="11" w:hanging="11"/>
        <w:jc w:val="left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F6578C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C57180">
        <w:rPr>
          <w:rFonts w:ascii="Calibri" w:hAnsi="Calibri" w:cs="Calibri"/>
          <w:b/>
          <w:bCs/>
          <w:sz w:val="24"/>
          <w:szCs w:val="24"/>
        </w:rPr>
        <w:t>10</w:t>
      </w:r>
      <w:r w:rsidR="00212732" w:rsidRPr="00F6578C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="00212732" w:rsidRPr="00F6578C">
        <w:rPr>
          <w:rFonts w:ascii="Calibri" w:hAnsi="Calibri" w:cs="Calibri"/>
          <w:b/>
          <w:bCs/>
          <w:sz w:val="24"/>
          <w:szCs w:val="24"/>
        </w:rPr>
        <w:t xml:space="preserve">Zbiór oświadczeń </w:t>
      </w:r>
      <w:r w:rsidR="00D22170" w:rsidRPr="00F6578C">
        <w:rPr>
          <w:rFonts w:ascii="Calibri" w:hAnsi="Calibri" w:cs="Calibri"/>
          <w:b/>
          <w:bCs/>
          <w:sz w:val="24"/>
          <w:szCs w:val="24"/>
        </w:rPr>
        <w:t>partnera</w:t>
      </w:r>
    </w:p>
    <w:p w14:paraId="1B31D4D9" w14:textId="69853E0A" w:rsidR="00C44180" w:rsidRPr="00F6578C" w:rsidRDefault="00C44180" w:rsidP="000A363C">
      <w:pPr>
        <w:pStyle w:val="Bezodstpw"/>
        <w:tabs>
          <w:tab w:val="left" w:leader="dot" w:pos="3544"/>
        </w:tabs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F6578C">
        <w:rPr>
          <w:rFonts w:ascii="Calibri" w:hAnsi="Calibri" w:cs="Calibri"/>
          <w:sz w:val="24"/>
          <w:szCs w:val="24"/>
        </w:rPr>
        <w:t xml:space="preserve">Nazwa partnera: </w:t>
      </w:r>
      <w:r w:rsidR="000A363C" w:rsidRPr="00F6578C">
        <w:rPr>
          <w:rFonts w:ascii="Calibri" w:hAnsi="Calibri" w:cs="Calibri"/>
          <w:sz w:val="24"/>
          <w:szCs w:val="24"/>
        </w:rPr>
        <w:tab/>
      </w:r>
    </w:p>
    <w:p w14:paraId="61BF588E" w14:textId="5827AC61" w:rsidR="00C44180" w:rsidRPr="00F6578C" w:rsidRDefault="00C44180" w:rsidP="000A363C">
      <w:pPr>
        <w:pStyle w:val="Bezodstpw"/>
        <w:tabs>
          <w:tab w:val="left" w:leader="dot" w:pos="2410"/>
        </w:tabs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F6578C">
        <w:rPr>
          <w:rFonts w:ascii="Calibri" w:hAnsi="Calibri" w:cs="Calibri"/>
          <w:sz w:val="24"/>
          <w:szCs w:val="24"/>
        </w:rPr>
        <w:t xml:space="preserve">Adres: </w:t>
      </w:r>
      <w:r w:rsidR="000A363C" w:rsidRPr="00F6578C">
        <w:rPr>
          <w:rFonts w:ascii="Calibri" w:hAnsi="Calibri" w:cs="Calibri"/>
          <w:sz w:val="24"/>
          <w:szCs w:val="24"/>
        </w:rPr>
        <w:tab/>
      </w:r>
    </w:p>
    <w:p w14:paraId="164E271F" w14:textId="3D34859C" w:rsidR="00C44180" w:rsidRPr="00F6578C" w:rsidRDefault="00C44180" w:rsidP="000A363C">
      <w:pPr>
        <w:pStyle w:val="Bezodstpw"/>
        <w:tabs>
          <w:tab w:val="left" w:leader="dot" w:pos="1985"/>
        </w:tabs>
        <w:spacing w:after="240" w:line="360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  <w:r w:rsidRPr="00F6578C">
        <w:rPr>
          <w:rFonts w:ascii="Calibri" w:hAnsi="Calibri" w:cs="Calibri"/>
          <w:sz w:val="24"/>
          <w:szCs w:val="24"/>
        </w:rPr>
        <w:t xml:space="preserve">NIP: </w:t>
      </w:r>
      <w:r w:rsidR="000A363C" w:rsidRPr="00F6578C">
        <w:rPr>
          <w:rFonts w:ascii="Calibri" w:hAnsi="Calibri" w:cs="Calibri"/>
          <w:sz w:val="24"/>
          <w:szCs w:val="24"/>
        </w:rPr>
        <w:tab/>
      </w:r>
    </w:p>
    <w:p w14:paraId="5826E85B" w14:textId="1B4D3169" w:rsidR="005A79D0" w:rsidRPr="00F6578C" w:rsidRDefault="005A79D0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 xml:space="preserve">Zgodnie z art. 233 i 297 § 1 </w:t>
      </w:r>
      <w:r w:rsidR="0016084C" w:rsidRPr="00F6578C">
        <w:rPr>
          <w:rFonts w:ascii="Calibri" w:hAnsi="Calibri" w:cs="Calibri"/>
          <w:color w:val="auto"/>
          <w:sz w:val="24"/>
          <w:szCs w:val="24"/>
        </w:rPr>
        <w:t>Kodeksu karnego</w:t>
      </w:r>
      <w:r w:rsidRPr="00F6578C">
        <w:rPr>
          <w:rFonts w:ascii="Calibri" w:hAnsi="Calibri" w:cs="Calibri"/>
          <w:color w:val="auto"/>
          <w:sz w:val="24"/>
          <w:szCs w:val="24"/>
        </w:rPr>
        <w:t xml:space="preserve"> (</w:t>
      </w:r>
      <w:del w:id="0" w:author="Karolina Figas-Bednarska" w:date="2025-08-21T11:06:00Z" w16du:dateUtc="2025-08-21T09:06:00Z">
        <w:r w:rsidRPr="00F6578C" w:rsidDel="00C64BDC">
          <w:rPr>
            <w:rFonts w:ascii="Calibri" w:hAnsi="Calibri" w:cs="Calibri"/>
            <w:color w:val="auto"/>
            <w:sz w:val="24"/>
            <w:szCs w:val="24"/>
          </w:rPr>
          <w:delText xml:space="preserve">t.j. </w:delText>
        </w:r>
      </w:del>
      <w:r w:rsidRPr="00F6578C">
        <w:rPr>
          <w:rFonts w:ascii="Calibri" w:hAnsi="Calibri" w:cs="Calibri"/>
          <w:color w:val="auto"/>
          <w:sz w:val="24"/>
          <w:szCs w:val="24"/>
        </w:rPr>
        <w:t xml:space="preserve">Dz.U. z </w:t>
      </w:r>
      <w:del w:id="1" w:author="Karolina Figas-Bednarska" w:date="2025-08-21T11:06:00Z" w16du:dateUtc="2025-08-21T09:06:00Z">
        <w:r w:rsidRPr="00F6578C" w:rsidDel="00C64BDC">
          <w:rPr>
            <w:rFonts w:ascii="Calibri" w:hAnsi="Calibri" w:cs="Calibri"/>
            <w:color w:val="auto"/>
            <w:sz w:val="24"/>
            <w:szCs w:val="24"/>
          </w:rPr>
          <w:delText>202</w:delText>
        </w:r>
        <w:r w:rsidR="003D1D9E" w:rsidDel="00C64BDC">
          <w:rPr>
            <w:rFonts w:ascii="Calibri" w:hAnsi="Calibri" w:cs="Calibri"/>
            <w:color w:val="auto"/>
            <w:sz w:val="24"/>
            <w:szCs w:val="24"/>
          </w:rPr>
          <w:delText>4</w:delText>
        </w:r>
        <w:r w:rsidRPr="00F6578C" w:rsidDel="00C64BDC">
          <w:rPr>
            <w:rFonts w:ascii="Calibri" w:hAnsi="Calibri" w:cs="Calibri"/>
            <w:color w:val="auto"/>
            <w:sz w:val="24"/>
            <w:szCs w:val="24"/>
          </w:rPr>
          <w:delText xml:space="preserve"> </w:delText>
        </w:r>
      </w:del>
      <w:ins w:id="2" w:author="Karolina Figas-Bednarska" w:date="2025-08-21T11:06:00Z" w16du:dateUtc="2025-08-21T09:06:00Z">
        <w:r w:rsidR="00C64BDC" w:rsidRPr="00F6578C">
          <w:rPr>
            <w:rFonts w:ascii="Calibri" w:hAnsi="Calibri" w:cs="Calibri"/>
            <w:color w:val="auto"/>
            <w:sz w:val="24"/>
            <w:szCs w:val="24"/>
          </w:rPr>
          <w:t>202</w:t>
        </w:r>
        <w:r w:rsidR="00C64BDC">
          <w:rPr>
            <w:rFonts w:ascii="Calibri" w:hAnsi="Calibri" w:cs="Calibri"/>
            <w:color w:val="auto"/>
            <w:sz w:val="24"/>
            <w:szCs w:val="24"/>
          </w:rPr>
          <w:t>5</w:t>
        </w:r>
        <w:r w:rsidR="00C64BDC" w:rsidRPr="00F6578C">
          <w:rPr>
            <w:rFonts w:ascii="Calibri" w:hAnsi="Calibri" w:cs="Calibri"/>
            <w:color w:val="auto"/>
            <w:sz w:val="24"/>
            <w:szCs w:val="24"/>
          </w:rPr>
          <w:t xml:space="preserve"> </w:t>
        </w:r>
      </w:ins>
      <w:r w:rsidRPr="00F6578C">
        <w:rPr>
          <w:rFonts w:ascii="Calibri" w:hAnsi="Calibri" w:cs="Calibri"/>
          <w:color w:val="auto"/>
          <w:sz w:val="24"/>
          <w:szCs w:val="24"/>
        </w:rPr>
        <w:t>r. poz.</w:t>
      </w:r>
      <w:r w:rsidR="00BD58B6">
        <w:rPr>
          <w:rFonts w:ascii="Calibri" w:hAnsi="Calibri" w:cs="Calibri"/>
          <w:color w:val="auto"/>
          <w:sz w:val="24"/>
          <w:szCs w:val="24"/>
        </w:rPr>
        <w:t>383</w:t>
      </w:r>
      <w:r w:rsidRPr="00F6578C">
        <w:rPr>
          <w:rFonts w:ascii="Calibri" w:hAnsi="Calibri" w:cs="Calibri"/>
          <w:color w:val="auto"/>
          <w:sz w:val="24"/>
          <w:szCs w:val="24"/>
        </w:rPr>
        <w:t>) oświadczam, że jestem świadomy odpowiedzialności karnej za podanie fałszywych danych lub złożenie fałszywych oświadczeń.</w:t>
      </w:r>
    </w:p>
    <w:p w14:paraId="13E8B4AC" w14:textId="463412F7" w:rsidR="003E7BA6" w:rsidRPr="00F6578C" w:rsidRDefault="003E7BA6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F6578C">
        <w:rPr>
          <w:rFonts w:ascii="Calibri" w:hAnsi="Calibri" w:cs="Calibri"/>
          <w:color w:val="auto"/>
          <w:sz w:val="24"/>
          <w:szCs w:val="24"/>
        </w:rPr>
        <w:t>:</w:t>
      </w:r>
    </w:p>
    <w:p w14:paraId="345A6156" w14:textId="72D22B8C" w:rsidR="002E3D46" w:rsidRPr="002E3D46" w:rsidRDefault="002E3D46" w:rsidP="002E3D46">
      <w:pPr>
        <w:pStyle w:val="Akapitzlist"/>
        <w:numPr>
          <w:ilvl w:val="0"/>
          <w:numId w:val="28"/>
        </w:numPr>
        <w:spacing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2E3D46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</w:t>
      </w:r>
      <w:del w:id="3" w:author="Karolina Figas-Bednarska" w:date="2025-08-21T11:06:00Z" w16du:dateUtc="2025-08-21T09:06:00Z">
        <w:r w:rsidRPr="002E3D46" w:rsidDel="00C64BDC">
          <w:rPr>
            <w:rFonts w:ascii="Calibri" w:eastAsia="Calibri" w:hAnsi="Calibri" w:cs="Calibri"/>
            <w:sz w:val="24"/>
            <w:szCs w:val="24"/>
          </w:rPr>
          <w:delText xml:space="preserve">t.j. </w:delText>
        </w:r>
      </w:del>
      <w:r w:rsidRPr="002E3D46">
        <w:rPr>
          <w:rFonts w:ascii="Calibri" w:eastAsia="Calibri" w:hAnsi="Calibri" w:cs="Calibri"/>
          <w:sz w:val="24"/>
          <w:szCs w:val="24"/>
        </w:rPr>
        <w:t xml:space="preserve">Dz. U. </w:t>
      </w:r>
      <w:del w:id="4" w:author="Karolina Figas-Bednarska" w:date="2025-08-21T11:06:00Z" w16du:dateUtc="2025-08-21T09:06:00Z">
        <w:r w:rsidRPr="002E3D46" w:rsidDel="00C64BDC">
          <w:rPr>
            <w:rFonts w:ascii="Calibri" w:eastAsia="Calibri" w:hAnsi="Calibri" w:cs="Calibri"/>
            <w:sz w:val="24"/>
            <w:szCs w:val="24"/>
          </w:rPr>
          <w:delText xml:space="preserve">2023 </w:delText>
        </w:r>
      </w:del>
      <w:ins w:id="5" w:author="Karolina Figas-Bednarska" w:date="2025-08-21T11:06:00Z" w16du:dateUtc="2025-08-21T09:06:00Z">
        <w:r w:rsidR="00C64BDC" w:rsidRPr="002E3D46">
          <w:rPr>
            <w:rFonts w:ascii="Calibri" w:eastAsia="Calibri" w:hAnsi="Calibri" w:cs="Calibri"/>
            <w:sz w:val="24"/>
            <w:szCs w:val="24"/>
          </w:rPr>
          <w:t>202</w:t>
        </w:r>
        <w:r w:rsidR="00C64BDC">
          <w:rPr>
            <w:rFonts w:ascii="Calibri" w:eastAsia="Calibri" w:hAnsi="Calibri" w:cs="Calibri"/>
            <w:sz w:val="24"/>
            <w:szCs w:val="24"/>
          </w:rPr>
          <w:t>4</w:t>
        </w:r>
        <w:r w:rsidR="00C64BDC" w:rsidRPr="002E3D46">
          <w:rPr>
            <w:rFonts w:ascii="Calibri" w:eastAsia="Calibri" w:hAnsi="Calibri" w:cs="Calibri"/>
            <w:sz w:val="24"/>
            <w:szCs w:val="24"/>
          </w:rPr>
          <w:t xml:space="preserve"> </w:t>
        </w:r>
      </w:ins>
      <w:r w:rsidRPr="002E3D46">
        <w:rPr>
          <w:rFonts w:ascii="Calibri" w:eastAsia="Calibri" w:hAnsi="Calibri" w:cs="Calibri"/>
          <w:sz w:val="24"/>
          <w:szCs w:val="24"/>
        </w:rPr>
        <w:t xml:space="preserve">r. poz. </w:t>
      </w:r>
      <w:del w:id="6" w:author="Karolina Figas-Bednarska" w:date="2025-08-21T11:06:00Z" w16du:dateUtc="2025-08-21T09:06:00Z">
        <w:r w:rsidRPr="002E3D46" w:rsidDel="00C64BDC">
          <w:rPr>
            <w:rFonts w:ascii="Calibri" w:eastAsia="Calibri" w:hAnsi="Calibri" w:cs="Calibri"/>
            <w:sz w:val="24"/>
            <w:szCs w:val="24"/>
          </w:rPr>
          <w:delText xml:space="preserve">1270 </w:delText>
        </w:r>
      </w:del>
      <w:ins w:id="7" w:author="Karolina Figas-Bednarska" w:date="2025-08-21T11:06:00Z" w16du:dateUtc="2025-08-21T09:06:00Z">
        <w:r w:rsidR="00C64BDC" w:rsidRPr="002E3D46">
          <w:rPr>
            <w:rFonts w:ascii="Calibri" w:eastAsia="Calibri" w:hAnsi="Calibri" w:cs="Calibri"/>
            <w:sz w:val="24"/>
            <w:szCs w:val="24"/>
          </w:rPr>
          <w:t>1</w:t>
        </w:r>
        <w:r w:rsidR="00C64BDC">
          <w:rPr>
            <w:rFonts w:ascii="Calibri" w:eastAsia="Calibri" w:hAnsi="Calibri" w:cs="Calibri"/>
            <w:sz w:val="24"/>
            <w:szCs w:val="24"/>
          </w:rPr>
          <w:t>530</w:t>
        </w:r>
        <w:r w:rsidR="00C64BDC" w:rsidRPr="002E3D46">
          <w:rPr>
            <w:rFonts w:ascii="Calibri" w:eastAsia="Calibri" w:hAnsi="Calibri" w:cs="Calibri"/>
            <w:sz w:val="24"/>
            <w:szCs w:val="24"/>
          </w:rPr>
          <w:t xml:space="preserve"> </w:t>
        </w:r>
      </w:ins>
      <w:r w:rsidRPr="002E3D46">
        <w:rPr>
          <w:rFonts w:ascii="Calibri" w:eastAsia="Calibri" w:hAnsi="Calibri" w:cs="Calibri"/>
          <w:sz w:val="24"/>
          <w:szCs w:val="24"/>
        </w:rPr>
        <w:t>ze zm.);</w:t>
      </w:r>
    </w:p>
    <w:p w14:paraId="7CD54110" w14:textId="0EB54D59" w:rsidR="00634F67" w:rsidRPr="00F6578C" w:rsidRDefault="00634F67" w:rsidP="004B7E01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F6578C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del w:id="8" w:author="Karolina Figas-Bednarska" w:date="2025-08-21T11:06:00Z" w16du:dateUtc="2025-08-21T09:06:00Z">
        <w:r w:rsidR="00762ED9" w:rsidRPr="00F6578C" w:rsidDel="00C64BDC">
          <w:rPr>
            <w:rFonts w:ascii="Calibri" w:eastAsia="Calibri" w:hAnsi="Calibri" w:cs="Calibri"/>
            <w:sz w:val="24"/>
            <w:szCs w:val="24"/>
          </w:rPr>
          <w:delText xml:space="preserve">t.j. </w:delText>
        </w:r>
      </w:del>
      <w:r w:rsidRPr="00F6578C">
        <w:rPr>
          <w:rFonts w:ascii="Calibri" w:eastAsia="Calibri" w:hAnsi="Calibri" w:cs="Calibri"/>
          <w:sz w:val="24"/>
          <w:szCs w:val="24"/>
        </w:rPr>
        <w:t xml:space="preserve">Dz. U. </w:t>
      </w:r>
      <w:r w:rsidR="00762ED9" w:rsidRPr="00F6578C">
        <w:rPr>
          <w:rFonts w:ascii="Calibri" w:eastAsia="Calibri" w:hAnsi="Calibri" w:cs="Calibri"/>
          <w:sz w:val="24"/>
          <w:szCs w:val="24"/>
        </w:rPr>
        <w:t xml:space="preserve">z </w:t>
      </w:r>
      <w:r w:rsidR="000501ED" w:rsidRPr="00F6578C">
        <w:rPr>
          <w:rFonts w:ascii="Calibri" w:eastAsia="Calibri" w:hAnsi="Calibri" w:cs="Calibri"/>
          <w:sz w:val="24"/>
          <w:szCs w:val="24"/>
        </w:rPr>
        <w:t>202</w:t>
      </w:r>
      <w:r w:rsidR="00BD58B6">
        <w:rPr>
          <w:rFonts w:ascii="Calibri" w:eastAsia="Calibri" w:hAnsi="Calibri" w:cs="Calibri"/>
          <w:sz w:val="24"/>
          <w:szCs w:val="24"/>
        </w:rPr>
        <w:t>4</w:t>
      </w:r>
      <w:r w:rsidR="000501ED" w:rsidRPr="00F6578C">
        <w:rPr>
          <w:rFonts w:ascii="Calibri" w:eastAsia="Calibri" w:hAnsi="Calibri" w:cs="Calibri"/>
          <w:sz w:val="24"/>
          <w:szCs w:val="24"/>
        </w:rPr>
        <w:t xml:space="preserve"> </w:t>
      </w:r>
      <w:r w:rsidRPr="00F6578C">
        <w:rPr>
          <w:rFonts w:ascii="Calibri" w:eastAsia="Calibri" w:hAnsi="Calibri" w:cs="Calibri"/>
          <w:sz w:val="24"/>
          <w:szCs w:val="24"/>
        </w:rPr>
        <w:t xml:space="preserve">r. poz. </w:t>
      </w:r>
      <w:del w:id="9" w:author="Karolina Figas-Bednarska" w:date="2025-08-21T11:06:00Z" w16du:dateUtc="2025-08-21T09:06:00Z">
        <w:r w:rsidR="00BD58B6" w:rsidDel="00C64BDC">
          <w:rPr>
            <w:rFonts w:ascii="Calibri" w:eastAsia="Calibri" w:hAnsi="Calibri" w:cs="Calibri"/>
            <w:sz w:val="24"/>
            <w:szCs w:val="24"/>
          </w:rPr>
          <w:delText>1530</w:delText>
        </w:r>
      </w:del>
      <w:ins w:id="10" w:author="Karolina Figas-Bednarska" w:date="2025-08-21T11:06:00Z" w16du:dateUtc="2025-08-21T09:06:00Z">
        <w:r w:rsidR="00C64BDC">
          <w:rPr>
            <w:rFonts w:ascii="Calibri" w:eastAsia="Calibri" w:hAnsi="Calibri" w:cs="Calibri"/>
            <w:sz w:val="24"/>
            <w:szCs w:val="24"/>
          </w:rPr>
          <w:t>1</w:t>
        </w:r>
        <w:r w:rsidR="00C64BDC">
          <w:rPr>
            <w:rFonts w:ascii="Calibri" w:eastAsia="Calibri" w:hAnsi="Calibri" w:cs="Calibri"/>
            <w:sz w:val="24"/>
            <w:szCs w:val="24"/>
          </w:rPr>
          <w:t>822</w:t>
        </w:r>
      </w:ins>
      <w:r w:rsidRPr="00F6578C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4DD9C255" w:rsidR="005A79D0" w:rsidRPr="00F6578C" w:rsidRDefault="00634F67" w:rsidP="004B7E01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F6578C">
        <w:rPr>
          <w:rFonts w:ascii="Calibri" w:eastAsia="Calibri" w:hAnsi="Calibri" w:cs="Calibri"/>
          <w:sz w:val="24"/>
          <w:szCs w:val="24"/>
        </w:rPr>
        <w:t>nie zastosowano wobec niego środków na podstawie art. 1 ustawy z dnia 13 kwietnia 2022 r.</w:t>
      </w:r>
      <w:r w:rsidRPr="00F6578C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Pr="00F6578C">
        <w:rPr>
          <w:rFonts w:ascii="Calibri" w:eastAsia="Calibri" w:hAnsi="Calibri" w:cs="Calibri"/>
          <w:sz w:val="24"/>
          <w:szCs w:val="24"/>
        </w:rPr>
        <w:t>o szczególnych rozwiązaniach w zakresie przeciwdziałania wspieraniu agresji na Ukrainę oraz służących ochronie bezpieczeństwa narodowego (</w:t>
      </w:r>
      <w:bookmarkStart w:id="11" w:name="_Hlk149809898"/>
      <w:del w:id="12" w:author="Karolina Figas-Bednarska" w:date="2025-08-21T11:06:00Z" w16du:dateUtc="2025-08-21T09:06:00Z">
        <w:r w:rsidR="00485E84" w:rsidRPr="00F6578C" w:rsidDel="00C64BDC">
          <w:rPr>
            <w:rFonts w:ascii="Calibri" w:eastAsia="Calibri" w:hAnsi="Calibri" w:cs="Calibri"/>
            <w:sz w:val="24"/>
            <w:szCs w:val="24"/>
          </w:rPr>
          <w:delText xml:space="preserve">t.j. </w:delText>
        </w:r>
      </w:del>
      <w:r w:rsidR="00485E84" w:rsidRPr="00F6578C">
        <w:rPr>
          <w:rFonts w:ascii="Calibri" w:eastAsia="Calibri" w:hAnsi="Calibri" w:cs="Calibri"/>
          <w:sz w:val="24"/>
          <w:szCs w:val="24"/>
        </w:rPr>
        <w:t xml:space="preserve">Dz.U. </w:t>
      </w:r>
      <w:del w:id="13" w:author="Karolina Figas-Bednarska" w:date="2025-08-21T11:06:00Z" w16du:dateUtc="2025-08-21T09:06:00Z">
        <w:r w:rsidR="00C44180" w:rsidRPr="00F6578C" w:rsidDel="00C64BDC">
          <w:rPr>
            <w:rFonts w:ascii="Calibri" w:eastAsia="Calibri" w:hAnsi="Calibri" w:cs="Calibri"/>
            <w:sz w:val="24"/>
            <w:szCs w:val="24"/>
          </w:rPr>
          <w:delText xml:space="preserve">2024 </w:delText>
        </w:r>
      </w:del>
      <w:ins w:id="14" w:author="Karolina Figas-Bednarska" w:date="2025-08-21T11:06:00Z" w16du:dateUtc="2025-08-21T09:06:00Z">
        <w:r w:rsidR="00C64BDC" w:rsidRPr="00F6578C">
          <w:rPr>
            <w:rFonts w:ascii="Calibri" w:eastAsia="Calibri" w:hAnsi="Calibri" w:cs="Calibri"/>
            <w:sz w:val="24"/>
            <w:szCs w:val="24"/>
          </w:rPr>
          <w:t>202</w:t>
        </w:r>
        <w:r w:rsidR="00C64BDC">
          <w:rPr>
            <w:rFonts w:ascii="Calibri" w:eastAsia="Calibri" w:hAnsi="Calibri" w:cs="Calibri"/>
            <w:sz w:val="24"/>
            <w:szCs w:val="24"/>
          </w:rPr>
          <w:t>5</w:t>
        </w:r>
        <w:r w:rsidR="00C64BDC" w:rsidRPr="00F6578C">
          <w:rPr>
            <w:rFonts w:ascii="Calibri" w:eastAsia="Calibri" w:hAnsi="Calibri" w:cs="Calibri"/>
            <w:sz w:val="24"/>
            <w:szCs w:val="24"/>
          </w:rPr>
          <w:t xml:space="preserve"> </w:t>
        </w:r>
      </w:ins>
      <w:r w:rsidR="00485E84" w:rsidRPr="00F6578C">
        <w:rPr>
          <w:rFonts w:ascii="Calibri" w:eastAsia="Calibri" w:hAnsi="Calibri" w:cs="Calibri"/>
          <w:sz w:val="24"/>
          <w:szCs w:val="24"/>
        </w:rPr>
        <w:t xml:space="preserve">poz. </w:t>
      </w:r>
      <w:bookmarkEnd w:id="11"/>
      <w:del w:id="15" w:author="Karolina Figas-Bednarska" w:date="2025-08-21T11:06:00Z" w16du:dateUtc="2025-08-21T09:06:00Z">
        <w:r w:rsidR="00BD58B6" w:rsidDel="00C64BDC">
          <w:rPr>
            <w:rFonts w:ascii="Calibri" w:eastAsia="Calibri" w:hAnsi="Calibri" w:cs="Calibri"/>
            <w:sz w:val="24"/>
            <w:szCs w:val="24"/>
          </w:rPr>
          <w:delText>1822</w:delText>
        </w:r>
      </w:del>
      <w:ins w:id="16" w:author="Karolina Figas-Bednarska" w:date="2025-08-21T11:06:00Z" w16du:dateUtc="2025-08-21T09:06:00Z">
        <w:r w:rsidR="00C64BDC">
          <w:rPr>
            <w:rFonts w:ascii="Calibri" w:eastAsia="Calibri" w:hAnsi="Calibri" w:cs="Calibri"/>
            <w:sz w:val="24"/>
            <w:szCs w:val="24"/>
          </w:rPr>
          <w:t>514</w:t>
        </w:r>
      </w:ins>
      <w:r w:rsidRPr="00F6578C">
        <w:rPr>
          <w:rFonts w:ascii="Calibri" w:eastAsia="Calibri" w:hAnsi="Calibri" w:cs="Calibri"/>
          <w:sz w:val="24"/>
          <w:szCs w:val="24"/>
        </w:rPr>
        <w:t>).</w:t>
      </w:r>
    </w:p>
    <w:p w14:paraId="34F8E325" w14:textId="1F697C6D" w:rsidR="00A95829" w:rsidRPr="00F6578C" w:rsidRDefault="00481634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Oświadczam, że reprezentowany przeze mnie podmiot</w:t>
      </w:r>
      <w:r w:rsidR="00953FE6" w:rsidRPr="00F6578C">
        <w:rPr>
          <w:rFonts w:ascii="Calibri" w:hAnsi="Calibri" w:cs="Calibri"/>
          <w:color w:val="auto"/>
          <w:sz w:val="24"/>
          <w:szCs w:val="24"/>
        </w:rPr>
        <w:t xml:space="preserve"> n</w:t>
      </w:r>
      <w:r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projektu).</w:t>
      </w:r>
    </w:p>
    <w:p w14:paraId="70EEFF91" w14:textId="15FE89BC" w:rsidR="003E202F" w:rsidRPr="00F6578C" w:rsidRDefault="003E202F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9C2EE2" w:rsidRPr="00F6578C">
        <w:rPr>
          <w:rFonts w:ascii="Calibri" w:hAnsi="Calibri" w:cs="Calibri"/>
          <w:color w:val="auto"/>
          <w:sz w:val="24"/>
          <w:szCs w:val="24"/>
        </w:rPr>
        <w:t>.</w:t>
      </w:r>
    </w:p>
    <w:p w14:paraId="7369B829" w14:textId="087F6F2D" w:rsidR="004B7E01" w:rsidRPr="00F6578C" w:rsidRDefault="00C23D88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 xml:space="preserve">Oświadczam, że </w:t>
      </w:r>
      <w:r w:rsidR="00B470B5" w:rsidRPr="00F6578C">
        <w:rPr>
          <w:rFonts w:ascii="Calibri" w:hAnsi="Calibri" w:cs="Calibri"/>
          <w:color w:val="auto"/>
          <w:sz w:val="24"/>
          <w:szCs w:val="24"/>
        </w:rPr>
        <w:t xml:space="preserve">reprezentowany przeze mnie podmiot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będący </w:t>
      </w:r>
      <w:r w:rsidR="00ED415B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jednostką samorządu terytorialnego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(lub podmiot przez nią kontrolowany lub od niej zależny) nie podejmował jakichkolwiek działań dyskryminujących sprzecznych z zasadami, o których mowa w art. 9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lastRenderedPageBreak/>
        <w:t>ust. 3 Rozporządzenia P</w:t>
      </w:r>
      <w:r w:rsidR="00ED415B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arlamentu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E</w:t>
      </w:r>
      <w:r w:rsidR="00ED415B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uropejskiego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i Rady nr 2021/1060 </w:t>
      </w:r>
      <w:r w:rsidR="00FE576E" w:rsidRPr="00F6578C">
        <w:rPr>
          <w:rFonts w:ascii="Calibri" w:hAnsi="Calibri" w:cs="Calibri"/>
          <w:color w:val="auto"/>
          <w:sz w:val="24"/>
          <w:szCs w:val="24"/>
        </w:rPr>
        <w:t xml:space="preserve">z dnia 24 czerwca 2021 r.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(jeśli dotyczy).</w:t>
      </w:r>
      <w:bookmarkStart w:id="17" w:name="_Hlk137038201"/>
    </w:p>
    <w:p w14:paraId="071ED916" w14:textId="71E82F41" w:rsidR="003E202F" w:rsidRPr="00F6578C" w:rsidRDefault="003E202F" w:rsidP="004B7E01">
      <w:pPr>
        <w:pStyle w:val="Bezodstpw"/>
        <w:numPr>
          <w:ilvl w:val="0"/>
          <w:numId w:val="20"/>
        </w:numPr>
        <w:spacing w:after="600" w:line="360" w:lineRule="auto"/>
        <w:ind w:left="357" w:hanging="357"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Oświadczam, że zapewnię środki finansowe na realizację projektu oraz na utrzymanie efektów projektu</w:t>
      </w:r>
      <w:r w:rsidRPr="00F6578C">
        <w:rPr>
          <w:rFonts w:ascii="Calibri" w:hAnsi="Calibri" w:cs="Calibri"/>
          <w:spacing w:val="-2"/>
          <w:sz w:val="24"/>
          <w:szCs w:val="24"/>
        </w:rPr>
        <w:t xml:space="preserve"> w okresie trwałości.</w:t>
      </w:r>
    </w:p>
    <w:bookmarkEnd w:id="17"/>
    <w:p w14:paraId="3E403771" w14:textId="6BCFF396" w:rsidR="008543A9" w:rsidRPr="00F6578C" w:rsidRDefault="000A363C" w:rsidP="000A363C">
      <w:pPr>
        <w:pStyle w:val="Bezodstpw"/>
        <w:tabs>
          <w:tab w:val="left" w:leader="dot" w:pos="3402"/>
        </w:tabs>
        <w:jc w:val="right"/>
        <w:rPr>
          <w:rStyle w:val="ui-provider"/>
          <w:rFonts w:ascii="Calibri" w:hAnsi="Calibri" w:cs="Calibri"/>
          <w:color w:val="000000" w:themeColor="text1"/>
          <w:sz w:val="24"/>
          <w:szCs w:val="24"/>
        </w:rPr>
      </w:pPr>
      <w:r w:rsidRPr="00F6578C">
        <w:rPr>
          <w:rStyle w:val="ui-provider"/>
          <w:rFonts w:ascii="Calibri" w:hAnsi="Calibri" w:cs="Calibri"/>
          <w:color w:val="000000" w:themeColor="text1"/>
          <w:sz w:val="24"/>
          <w:szCs w:val="24"/>
        </w:rPr>
        <w:tab/>
      </w:r>
      <w:r w:rsidRPr="00F6578C">
        <w:rPr>
          <w:rStyle w:val="ui-provider"/>
          <w:rFonts w:ascii="Calibri" w:hAnsi="Calibri" w:cs="Calibri"/>
          <w:color w:val="000000" w:themeColor="text1"/>
          <w:sz w:val="24"/>
          <w:szCs w:val="24"/>
        </w:rPr>
        <w:tab/>
      </w:r>
    </w:p>
    <w:p w14:paraId="65817675" w14:textId="533B1253" w:rsidR="00D11D42" w:rsidRPr="007C4317" w:rsidRDefault="00D11D42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6578C">
        <w:rPr>
          <w:rStyle w:val="ui-provider"/>
          <w:rFonts w:ascii="Calibri" w:hAnsi="Calibri" w:cs="Calibri"/>
          <w:color w:val="000000" w:themeColor="text1"/>
          <w:sz w:val="24"/>
          <w:szCs w:val="24"/>
        </w:rPr>
        <w:t>/podpisano elektronicznie</w:t>
      </w:r>
      <w:r w:rsidRPr="00D11D42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</w:t>
      </w:r>
    </w:p>
    <w:sectPr w:rsidR="00D11D42" w:rsidRPr="007C4317" w:rsidSect="000866BB">
      <w:headerReference w:type="default" r:id="rId8"/>
      <w:footerReference w:type="default" r:id="rId9"/>
      <w:pgSz w:w="11906" w:h="16838"/>
      <w:pgMar w:top="851" w:right="1356" w:bottom="1440" w:left="1416" w:header="124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44BCE" w14:textId="77777777" w:rsidR="008631B6" w:rsidRDefault="008631B6">
      <w:pPr>
        <w:spacing w:after="0" w:line="240" w:lineRule="auto"/>
      </w:pPr>
      <w:r>
        <w:separator/>
      </w:r>
    </w:p>
  </w:endnote>
  <w:endnote w:type="continuationSeparator" w:id="0">
    <w:p w14:paraId="6839E57C" w14:textId="77777777" w:rsidR="008631B6" w:rsidRDefault="00863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600763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0FF156AD" w14:textId="68C3877D" w:rsidR="00633159" w:rsidRPr="004B7E01" w:rsidRDefault="00462CAC" w:rsidP="004B7E01">
        <w:pPr>
          <w:pStyle w:val="Stopka"/>
          <w:jc w:val="right"/>
          <w:rPr>
            <w:rFonts w:ascii="Calibri" w:hAnsi="Calibri" w:cs="Calibri"/>
          </w:rPr>
        </w:pPr>
        <w:r w:rsidRPr="00462CAC">
          <w:rPr>
            <w:rFonts w:ascii="Calibri" w:hAnsi="Calibri" w:cs="Calibri"/>
          </w:rPr>
          <w:fldChar w:fldCharType="begin"/>
        </w:r>
        <w:r w:rsidRPr="00462CAC">
          <w:rPr>
            <w:rFonts w:ascii="Calibri" w:hAnsi="Calibri" w:cs="Calibri"/>
          </w:rPr>
          <w:instrText>PAGE   \* MERGEFORMAT</w:instrText>
        </w:r>
        <w:r w:rsidRPr="00462CAC">
          <w:rPr>
            <w:rFonts w:ascii="Calibri" w:hAnsi="Calibri" w:cs="Calibri"/>
          </w:rPr>
          <w:fldChar w:fldCharType="separate"/>
        </w:r>
        <w:r w:rsidRPr="00462CAC">
          <w:rPr>
            <w:rFonts w:ascii="Calibri" w:hAnsi="Calibri" w:cs="Calibri"/>
          </w:rPr>
          <w:t>2</w:t>
        </w:r>
        <w:r w:rsidRPr="00462CAC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887D3" w14:textId="77777777" w:rsidR="008631B6" w:rsidRDefault="008631B6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14124861" w14:textId="77777777" w:rsidR="008631B6" w:rsidRDefault="008631B6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584A6D0" w:rsidR="00F358BA" w:rsidRDefault="00506DE6" w:rsidP="000866BB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0026E5" wp14:editId="594788FE">
          <wp:simplePos x="0" y="0"/>
          <wp:positionH relativeFrom="margin">
            <wp:posOffset>-252730</wp:posOffset>
          </wp:positionH>
          <wp:positionV relativeFrom="margin">
            <wp:posOffset>-610235</wp:posOffset>
          </wp:positionV>
          <wp:extent cx="6188726" cy="468000"/>
          <wp:effectExtent l="0" t="0" r="2540" b="8255"/>
          <wp:wrapNone/>
          <wp:docPr id="111331059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331059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FF005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6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9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352DFF"/>
    <w:multiLevelType w:val="hybridMultilevel"/>
    <w:tmpl w:val="E7A07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20324">
    <w:abstractNumId w:val="19"/>
  </w:num>
  <w:num w:numId="2" w16cid:durableId="230621515">
    <w:abstractNumId w:val="24"/>
  </w:num>
  <w:num w:numId="3" w16cid:durableId="256602193">
    <w:abstractNumId w:val="0"/>
  </w:num>
  <w:num w:numId="4" w16cid:durableId="604120916">
    <w:abstractNumId w:val="17"/>
  </w:num>
  <w:num w:numId="5" w16cid:durableId="1169098400">
    <w:abstractNumId w:val="25"/>
  </w:num>
  <w:num w:numId="6" w16cid:durableId="1095322642">
    <w:abstractNumId w:val="13"/>
  </w:num>
  <w:num w:numId="7" w16cid:durableId="61489647">
    <w:abstractNumId w:val="3"/>
  </w:num>
  <w:num w:numId="8" w16cid:durableId="2003654731">
    <w:abstractNumId w:val="12"/>
  </w:num>
  <w:num w:numId="9" w16cid:durableId="317460346">
    <w:abstractNumId w:val="11"/>
  </w:num>
  <w:num w:numId="10" w16cid:durableId="1674913643">
    <w:abstractNumId w:val="14"/>
  </w:num>
  <w:num w:numId="11" w16cid:durableId="296185816">
    <w:abstractNumId w:val="18"/>
  </w:num>
  <w:num w:numId="12" w16cid:durableId="1831166678">
    <w:abstractNumId w:val="2"/>
  </w:num>
  <w:num w:numId="13" w16cid:durableId="1372412826">
    <w:abstractNumId w:val="15"/>
  </w:num>
  <w:num w:numId="14" w16cid:durableId="1309243558">
    <w:abstractNumId w:val="9"/>
  </w:num>
  <w:num w:numId="15" w16cid:durableId="420026449">
    <w:abstractNumId w:val="8"/>
  </w:num>
  <w:num w:numId="16" w16cid:durableId="823621256">
    <w:abstractNumId w:val="27"/>
  </w:num>
  <w:num w:numId="17" w16cid:durableId="2070567138">
    <w:abstractNumId w:val="16"/>
  </w:num>
  <w:num w:numId="18" w16cid:durableId="956564754">
    <w:abstractNumId w:val="26"/>
  </w:num>
  <w:num w:numId="19" w16cid:durableId="695011341">
    <w:abstractNumId w:val="5"/>
  </w:num>
  <w:num w:numId="20" w16cid:durableId="1613703965">
    <w:abstractNumId w:val="10"/>
  </w:num>
  <w:num w:numId="21" w16cid:durableId="801271369">
    <w:abstractNumId w:val="6"/>
  </w:num>
  <w:num w:numId="22" w16cid:durableId="797383215">
    <w:abstractNumId w:val="21"/>
  </w:num>
  <w:num w:numId="23" w16cid:durableId="353698419">
    <w:abstractNumId w:val="4"/>
  </w:num>
  <w:num w:numId="24" w16cid:durableId="429130475">
    <w:abstractNumId w:val="23"/>
  </w:num>
  <w:num w:numId="25" w16cid:durableId="2015912988">
    <w:abstractNumId w:val="7"/>
  </w:num>
  <w:num w:numId="26" w16cid:durableId="683823885">
    <w:abstractNumId w:val="22"/>
  </w:num>
  <w:num w:numId="27" w16cid:durableId="254704340">
    <w:abstractNumId w:val="1"/>
  </w:num>
  <w:num w:numId="28" w16cid:durableId="2096630885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rolina Figas-Bednarska">
    <w15:presenceInfo w15:providerId="AD" w15:userId="S::kfigas-bednarska@cppc.gov.pl::d827281f-cba0-48d6-ba82-fc70ce6d68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0F84"/>
    <w:rsid w:val="00001D87"/>
    <w:rsid w:val="00016DB8"/>
    <w:rsid w:val="000214E6"/>
    <w:rsid w:val="00036B89"/>
    <w:rsid w:val="00042DF7"/>
    <w:rsid w:val="000446E4"/>
    <w:rsid w:val="00044D61"/>
    <w:rsid w:val="000501ED"/>
    <w:rsid w:val="00053E91"/>
    <w:rsid w:val="00074B99"/>
    <w:rsid w:val="000866BB"/>
    <w:rsid w:val="00093059"/>
    <w:rsid w:val="000A121D"/>
    <w:rsid w:val="000A227B"/>
    <w:rsid w:val="000A363C"/>
    <w:rsid w:val="000A7C55"/>
    <w:rsid w:val="000B30D0"/>
    <w:rsid w:val="000C31A3"/>
    <w:rsid w:val="000C3C48"/>
    <w:rsid w:val="000C4BC4"/>
    <w:rsid w:val="000C56B1"/>
    <w:rsid w:val="000D2AAB"/>
    <w:rsid w:val="000D30AA"/>
    <w:rsid w:val="000D5AF3"/>
    <w:rsid w:val="000F1930"/>
    <w:rsid w:val="000F2BB9"/>
    <w:rsid w:val="001061C6"/>
    <w:rsid w:val="00140FEA"/>
    <w:rsid w:val="00143F22"/>
    <w:rsid w:val="0015090D"/>
    <w:rsid w:val="0015405F"/>
    <w:rsid w:val="00157798"/>
    <w:rsid w:val="0016084C"/>
    <w:rsid w:val="00172723"/>
    <w:rsid w:val="0018010C"/>
    <w:rsid w:val="0018295C"/>
    <w:rsid w:val="00187005"/>
    <w:rsid w:val="0019268B"/>
    <w:rsid w:val="00195B58"/>
    <w:rsid w:val="001A05FA"/>
    <w:rsid w:val="001B0663"/>
    <w:rsid w:val="001B251A"/>
    <w:rsid w:val="001B264B"/>
    <w:rsid w:val="001D0A24"/>
    <w:rsid w:val="001D4B1D"/>
    <w:rsid w:val="001D5111"/>
    <w:rsid w:val="001E2316"/>
    <w:rsid w:val="001E2C54"/>
    <w:rsid w:val="001E413F"/>
    <w:rsid w:val="001F0723"/>
    <w:rsid w:val="00210784"/>
    <w:rsid w:val="00212732"/>
    <w:rsid w:val="002129A8"/>
    <w:rsid w:val="00212D62"/>
    <w:rsid w:val="00212E56"/>
    <w:rsid w:val="00213E1D"/>
    <w:rsid w:val="0021644F"/>
    <w:rsid w:val="0022125B"/>
    <w:rsid w:val="00241C5D"/>
    <w:rsid w:val="00241D86"/>
    <w:rsid w:val="002500C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6475"/>
    <w:rsid w:val="002D1B5D"/>
    <w:rsid w:val="002D2D50"/>
    <w:rsid w:val="002D32B0"/>
    <w:rsid w:val="002E3888"/>
    <w:rsid w:val="002E3D46"/>
    <w:rsid w:val="002E70DF"/>
    <w:rsid w:val="002E71B6"/>
    <w:rsid w:val="002F028D"/>
    <w:rsid w:val="002F4419"/>
    <w:rsid w:val="002F4FA1"/>
    <w:rsid w:val="0030529C"/>
    <w:rsid w:val="003111EE"/>
    <w:rsid w:val="0031741D"/>
    <w:rsid w:val="00334DA6"/>
    <w:rsid w:val="00341442"/>
    <w:rsid w:val="003434A6"/>
    <w:rsid w:val="00351335"/>
    <w:rsid w:val="003515FA"/>
    <w:rsid w:val="00353A18"/>
    <w:rsid w:val="0035531C"/>
    <w:rsid w:val="00356074"/>
    <w:rsid w:val="0039261D"/>
    <w:rsid w:val="003B6A01"/>
    <w:rsid w:val="003D1D9E"/>
    <w:rsid w:val="003D43BC"/>
    <w:rsid w:val="003E202F"/>
    <w:rsid w:val="003E4B13"/>
    <w:rsid w:val="003E7BA6"/>
    <w:rsid w:val="003F5BBA"/>
    <w:rsid w:val="003F73C5"/>
    <w:rsid w:val="0040296C"/>
    <w:rsid w:val="00404946"/>
    <w:rsid w:val="0040793F"/>
    <w:rsid w:val="00410E7F"/>
    <w:rsid w:val="00417B8F"/>
    <w:rsid w:val="00423315"/>
    <w:rsid w:val="00426127"/>
    <w:rsid w:val="00427242"/>
    <w:rsid w:val="00430E26"/>
    <w:rsid w:val="00432CF6"/>
    <w:rsid w:val="00437413"/>
    <w:rsid w:val="00437E77"/>
    <w:rsid w:val="0044008A"/>
    <w:rsid w:val="00440C18"/>
    <w:rsid w:val="00447F81"/>
    <w:rsid w:val="004530BE"/>
    <w:rsid w:val="004627E9"/>
    <w:rsid w:val="00462CAC"/>
    <w:rsid w:val="00471433"/>
    <w:rsid w:val="00481347"/>
    <w:rsid w:val="00481634"/>
    <w:rsid w:val="00485DA8"/>
    <w:rsid w:val="00485E84"/>
    <w:rsid w:val="00494376"/>
    <w:rsid w:val="004A07B4"/>
    <w:rsid w:val="004A4231"/>
    <w:rsid w:val="004B5255"/>
    <w:rsid w:val="004B7E01"/>
    <w:rsid w:val="004D2C2A"/>
    <w:rsid w:val="004E2026"/>
    <w:rsid w:val="004E3244"/>
    <w:rsid w:val="004F4908"/>
    <w:rsid w:val="004F621C"/>
    <w:rsid w:val="00506510"/>
    <w:rsid w:val="00506DE6"/>
    <w:rsid w:val="00511C98"/>
    <w:rsid w:val="005264B6"/>
    <w:rsid w:val="00526B0D"/>
    <w:rsid w:val="00531DC9"/>
    <w:rsid w:val="00541BF8"/>
    <w:rsid w:val="00551623"/>
    <w:rsid w:val="0055254F"/>
    <w:rsid w:val="0056280F"/>
    <w:rsid w:val="00565837"/>
    <w:rsid w:val="005716CA"/>
    <w:rsid w:val="005763E2"/>
    <w:rsid w:val="0058150A"/>
    <w:rsid w:val="00581AF8"/>
    <w:rsid w:val="00593B6B"/>
    <w:rsid w:val="00594ED6"/>
    <w:rsid w:val="005A0DE0"/>
    <w:rsid w:val="005A638C"/>
    <w:rsid w:val="005A79D0"/>
    <w:rsid w:val="005B520A"/>
    <w:rsid w:val="005B7F08"/>
    <w:rsid w:val="005C44D3"/>
    <w:rsid w:val="005C6CF4"/>
    <w:rsid w:val="005D2095"/>
    <w:rsid w:val="005E7A86"/>
    <w:rsid w:val="005F48F5"/>
    <w:rsid w:val="005F4A29"/>
    <w:rsid w:val="005F6FF5"/>
    <w:rsid w:val="00611A79"/>
    <w:rsid w:val="00611F37"/>
    <w:rsid w:val="00612FF3"/>
    <w:rsid w:val="00633159"/>
    <w:rsid w:val="0063394B"/>
    <w:rsid w:val="00634F67"/>
    <w:rsid w:val="00662175"/>
    <w:rsid w:val="006705A8"/>
    <w:rsid w:val="0067386A"/>
    <w:rsid w:val="00677646"/>
    <w:rsid w:val="0068512D"/>
    <w:rsid w:val="0069781D"/>
    <w:rsid w:val="006A1ED5"/>
    <w:rsid w:val="006B0679"/>
    <w:rsid w:val="006C401F"/>
    <w:rsid w:val="006C7D0B"/>
    <w:rsid w:val="006D0130"/>
    <w:rsid w:val="006D1CC2"/>
    <w:rsid w:val="006D5E24"/>
    <w:rsid w:val="006E2F00"/>
    <w:rsid w:val="006F5942"/>
    <w:rsid w:val="006F7FB0"/>
    <w:rsid w:val="00710E39"/>
    <w:rsid w:val="00714694"/>
    <w:rsid w:val="00715157"/>
    <w:rsid w:val="0071578F"/>
    <w:rsid w:val="00716001"/>
    <w:rsid w:val="0071674A"/>
    <w:rsid w:val="00725A7F"/>
    <w:rsid w:val="00736839"/>
    <w:rsid w:val="007422CE"/>
    <w:rsid w:val="0075292A"/>
    <w:rsid w:val="00753F39"/>
    <w:rsid w:val="00762ED9"/>
    <w:rsid w:val="00763DD8"/>
    <w:rsid w:val="00770545"/>
    <w:rsid w:val="00777BC5"/>
    <w:rsid w:val="00785B6D"/>
    <w:rsid w:val="007932B2"/>
    <w:rsid w:val="007932F8"/>
    <w:rsid w:val="00793AD1"/>
    <w:rsid w:val="007973F2"/>
    <w:rsid w:val="007A722F"/>
    <w:rsid w:val="007B1CCB"/>
    <w:rsid w:val="007B268A"/>
    <w:rsid w:val="007B2A4C"/>
    <w:rsid w:val="007B5863"/>
    <w:rsid w:val="007B63B0"/>
    <w:rsid w:val="007C0AAC"/>
    <w:rsid w:val="007C3BFB"/>
    <w:rsid w:val="007C42D5"/>
    <w:rsid w:val="007C4317"/>
    <w:rsid w:val="007C53BD"/>
    <w:rsid w:val="007D1442"/>
    <w:rsid w:val="007D5611"/>
    <w:rsid w:val="007E1537"/>
    <w:rsid w:val="007F0C5F"/>
    <w:rsid w:val="00817C51"/>
    <w:rsid w:val="00834587"/>
    <w:rsid w:val="00835426"/>
    <w:rsid w:val="00842694"/>
    <w:rsid w:val="00852721"/>
    <w:rsid w:val="008543A9"/>
    <w:rsid w:val="00861BD2"/>
    <w:rsid w:val="008631B6"/>
    <w:rsid w:val="008670EF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16350"/>
    <w:rsid w:val="00922514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7AE9"/>
    <w:rsid w:val="00981A15"/>
    <w:rsid w:val="00986514"/>
    <w:rsid w:val="009944EA"/>
    <w:rsid w:val="0099516E"/>
    <w:rsid w:val="00995E94"/>
    <w:rsid w:val="009A4192"/>
    <w:rsid w:val="009B142C"/>
    <w:rsid w:val="009B56A7"/>
    <w:rsid w:val="009B74CA"/>
    <w:rsid w:val="009C056E"/>
    <w:rsid w:val="009C2259"/>
    <w:rsid w:val="009C2EE2"/>
    <w:rsid w:val="009C629C"/>
    <w:rsid w:val="009D1383"/>
    <w:rsid w:val="009F5670"/>
    <w:rsid w:val="00A02CFC"/>
    <w:rsid w:val="00A04D95"/>
    <w:rsid w:val="00A0707E"/>
    <w:rsid w:val="00A14C24"/>
    <w:rsid w:val="00A1534F"/>
    <w:rsid w:val="00A22A85"/>
    <w:rsid w:val="00A40990"/>
    <w:rsid w:val="00A414AD"/>
    <w:rsid w:val="00A43E80"/>
    <w:rsid w:val="00A47F61"/>
    <w:rsid w:val="00A541BF"/>
    <w:rsid w:val="00A62F63"/>
    <w:rsid w:val="00A66A3C"/>
    <w:rsid w:val="00A7267E"/>
    <w:rsid w:val="00A77DE7"/>
    <w:rsid w:val="00A84710"/>
    <w:rsid w:val="00A878C2"/>
    <w:rsid w:val="00A95829"/>
    <w:rsid w:val="00AA2195"/>
    <w:rsid w:val="00AB0D14"/>
    <w:rsid w:val="00AB3C02"/>
    <w:rsid w:val="00AB56E5"/>
    <w:rsid w:val="00AB69CD"/>
    <w:rsid w:val="00AC2D21"/>
    <w:rsid w:val="00AC51A7"/>
    <w:rsid w:val="00AD44FE"/>
    <w:rsid w:val="00AE4D61"/>
    <w:rsid w:val="00AE78FE"/>
    <w:rsid w:val="00AF0DCF"/>
    <w:rsid w:val="00AF0FC1"/>
    <w:rsid w:val="00B00250"/>
    <w:rsid w:val="00B01E12"/>
    <w:rsid w:val="00B02B4E"/>
    <w:rsid w:val="00B02C3B"/>
    <w:rsid w:val="00B0407C"/>
    <w:rsid w:val="00B173A1"/>
    <w:rsid w:val="00B17DE7"/>
    <w:rsid w:val="00B30795"/>
    <w:rsid w:val="00B33C4C"/>
    <w:rsid w:val="00B3567C"/>
    <w:rsid w:val="00B360B7"/>
    <w:rsid w:val="00B45800"/>
    <w:rsid w:val="00B470B5"/>
    <w:rsid w:val="00B83289"/>
    <w:rsid w:val="00B87AF8"/>
    <w:rsid w:val="00B970EB"/>
    <w:rsid w:val="00BB646F"/>
    <w:rsid w:val="00BD29F9"/>
    <w:rsid w:val="00BD58B6"/>
    <w:rsid w:val="00C01F04"/>
    <w:rsid w:val="00C102C0"/>
    <w:rsid w:val="00C1153C"/>
    <w:rsid w:val="00C12880"/>
    <w:rsid w:val="00C17053"/>
    <w:rsid w:val="00C23D88"/>
    <w:rsid w:val="00C25180"/>
    <w:rsid w:val="00C25807"/>
    <w:rsid w:val="00C360D8"/>
    <w:rsid w:val="00C44180"/>
    <w:rsid w:val="00C479D0"/>
    <w:rsid w:val="00C56EEA"/>
    <w:rsid w:val="00C57180"/>
    <w:rsid w:val="00C62334"/>
    <w:rsid w:val="00C64BDC"/>
    <w:rsid w:val="00C73132"/>
    <w:rsid w:val="00C7692A"/>
    <w:rsid w:val="00C93603"/>
    <w:rsid w:val="00C95058"/>
    <w:rsid w:val="00CA1DA1"/>
    <w:rsid w:val="00CB22F3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0D4F"/>
    <w:rsid w:val="00D03063"/>
    <w:rsid w:val="00D06855"/>
    <w:rsid w:val="00D11D42"/>
    <w:rsid w:val="00D14190"/>
    <w:rsid w:val="00D14CBB"/>
    <w:rsid w:val="00D17886"/>
    <w:rsid w:val="00D20578"/>
    <w:rsid w:val="00D22170"/>
    <w:rsid w:val="00D224F1"/>
    <w:rsid w:val="00D2677B"/>
    <w:rsid w:val="00D26CF3"/>
    <w:rsid w:val="00D27DE1"/>
    <w:rsid w:val="00D36BC3"/>
    <w:rsid w:val="00D46F34"/>
    <w:rsid w:val="00D56424"/>
    <w:rsid w:val="00D64148"/>
    <w:rsid w:val="00D66446"/>
    <w:rsid w:val="00D7489B"/>
    <w:rsid w:val="00D84BB8"/>
    <w:rsid w:val="00D93229"/>
    <w:rsid w:val="00DA211D"/>
    <w:rsid w:val="00DB160C"/>
    <w:rsid w:val="00DB3EAE"/>
    <w:rsid w:val="00DB643A"/>
    <w:rsid w:val="00DC6023"/>
    <w:rsid w:val="00DE45B8"/>
    <w:rsid w:val="00DF405B"/>
    <w:rsid w:val="00E01BEF"/>
    <w:rsid w:val="00E11BD8"/>
    <w:rsid w:val="00E13147"/>
    <w:rsid w:val="00E13B2C"/>
    <w:rsid w:val="00E2283F"/>
    <w:rsid w:val="00E22A1A"/>
    <w:rsid w:val="00E41AAA"/>
    <w:rsid w:val="00E52B05"/>
    <w:rsid w:val="00E635F5"/>
    <w:rsid w:val="00E81E99"/>
    <w:rsid w:val="00E8466C"/>
    <w:rsid w:val="00E9229B"/>
    <w:rsid w:val="00E93906"/>
    <w:rsid w:val="00E94D05"/>
    <w:rsid w:val="00EA0B16"/>
    <w:rsid w:val="00EC0E71"/>
    <w:rsid w:val="00ED0AEC"/>
    <w:rsid w:val="00ED415B"/>
    <w:rsid w:val="00F052C7"/>
    <w:rsid w:val="00F1552E"/>
    <w:rsid w:val="00F15EC6"/>
    <w:rsid w:val="00F358BA"/>
    <w:rsid w:val="00F3614C"/>
    <w:rsid w:val="00F406E1"/>
    <w:rsid w:val="00F47F62"/>
    <w:rsid w:val="00F55113"/>
    <w:rsid w:val="00F6578C"/>
    <w:rsid w:val="00F74460"/>
    <w:rsid w:val="00F75116"/>
    <w:rsid w:val="00F808A5"/>
    <w:rsid w:val="00F90AA9"/>
    <w:rsid w:val="00F96A6C"/>
    <w:rsid w:val="00FA6050"/>
    <w:rsid w:val="00FB0D89"/>
    <w:rsid w:val="00FC2879"/>
    <w:rsid w:val="00FC5C36"/>
    <w:rsid w:val="00FD3A04"/>
    <w:rsid w:val="00FD4204"/>
    <w:rsid w:val="00FD641A"/>
    <w:rsid w:val="00FE028C"/>
    <w:rsid w:val="00FE576E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8. Zbiór oświadczeń partnera</vt:lpstr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partnera</dc:title>
  <dc:subject/>
  <dc:creator>Beata Sitkiewicz</dc:creator>
  <cp:keywords/>
  <cp:lastModifiedBy>Karolina Figas-Bednarska</cp:lastModifiedBy>
  <cp:revision>2</cp:revision>
  <dcterms:created xsi:type="dcterms:W3CDTF">2025-08-21T09:07:00Z</dcterms:created>
  <dcterms:modified xsi:type="dcterms:W3CDTF">2025-08-21T09:07:00Z</dcterms:modified>
</cp:coreProperties>
</file>